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21201DF4"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CC2F63">
        <w:rPr>
          <w:rFonts w:ascii="Arial" w:hAnsi="Arial" w:cs="Arial"/>
          <w:color w:val="000000"/>
          <w:shd w:val="clear" w:color="auto" w:fill="FFFFFF"/>
        </w:rPr>
        <w:t>16-ss001-22</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23999F3C"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w:t>
      </w:r>
      <w:r w:rsidR="00FF3680">
        <w:rPr>
          <w:rFonts w:ascii="Calibri" w:hAnsi="Calibri" w:cs="Calibri"/>
          <w:lang w:val="en-GB"/>
        </w:rPr>
        <w:t xml:space="preserve"> Ministry of Environment, Lands and Agricultural Development</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lastRenderedPageBreak/>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541F05DD" w:rsidR="000C5372" w:rsidRPr="000C5372" w:rsidRDefault="00167F05" w:rsidP="000C5372">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 xml:space="preserve">Clear </w:t>
      </w:r>
      <w:r w:rsidR="00283326">
        <w:rPr>
          <w:rFonts w:ascii="Calibri" w:eastAsia="Times New Roman" w:hAnsi="Calibri" w:cs="Calibri"/>
        </w:rPr>
        <w:t xml:space="preserve">and </w:t>
      </w:r>
      <w:r>
        <w:rPr>
          <w:rFonts w:ascii="Calibri" w:eastAsia="Times New Roman" w:hAnsi="Calibri" w:cs="Calibri"/>
        </w:rPr>
        <w:t>feasible</w:t>
      </w:r>
      <w:r w:rsidR="00283326">
        <w:rPr>
          <w:rFonts w:ascii="Calibri" w:eastAsia="Times New Roman" w:hAnsi="Calibri" w:cs="Calibri"/>
        </w:rPr>
        <w:t xml:space="preserve"> </w:t>
      </w:r>
      <w:r>
        <w:rPr>
          <w:rFonts w:ascii="Calibri" w:eastAsia="Times New Roman" w:hAnsi="Calibri" w:cs="Calibri"/>
        </w:rPr>
        <w:t xml:space="preserve">plan </w:t>
      </w:r>
      <w:r w:rsidR="00283326">
        <w:rPr>
          <w:rFonts w:ascii="Calibri" w:eastAsia="Times New Roman" w:hAnsi="Calibri" w:cs="Calibri"/>
        </w:rPr>
        <w:t xml:space="preserve">on the operation </w:t>
      </w:r>
      <w:r w:rsidR="009A7FC3">
        <w:rPr>
          <w:rFonts w:ascii="Calibri" w:eastAsia="Times New Roman" w:hAnsi="Calibri" w:cs="Calibri"/>
        </w:rPr>
        <w:t xml:space="preserve">and management </w:t>
      </w:r>
      <w:r w:rsidR="00283326">
        <w:rPr>
          <w:rFonts w:ascii="Calibri" w:eastAsia="Times New Roman" w:hAnsi="Calibri" w:cs="Calibri"/>
        </w:rPr>
        <w:t xml:space="preserve">of the </w:t>
      </w:r>
      <w:proofErr w:type="spellStart"/>
      <w:r w:rsidR="00283326">
        <w:rPr>
          <w:rFonts w:ascii="Calibri" w:eastAsia="Times New Roman" w:hAnsi="Calibri" w:cs="Calibri"/>
        </w:rPr>
        <w:t>Kaoki-maange</w:t>
      </w:r>
      <w:proofErr w:type="spellEnd"/>
      <w:r w:rsidR="00283326">
        <w:rPr>
          <w:rFonts w:ascii="Calibri" w:eastAsia="Times New Roman" w:hAnsi="Calibri" w:cs="Calibri"/>
        </w:rPr>
        <w:t xml:space="preserve"> system</w:t>
      </w:r>
      <w:r w:rsidR="009A7FC3">
        <w:rPr>
          <w:rFonts w:ascii="Calibri" w:eastAsia="Times New Roman" w:hAnsi="Calibri" w:cs="Calibri"/>
        </w:rPr>
        <w:t xml:space="preserve"> including maintenance of the KM equipment and assets</w:t>
      </w:r>
      <w:r>
        <w:rPr>
          <w:rFonts w:ascii="Calibri" w:eastAsia="Times New Roman" w:hAnsi="Calibri" w:cs="Calibri"/>
        </w:rPr>
        <w:t xml:space="preserve"> </w:t>
      </w:r>
    </w:p>
    <w:p w14:paraId="513AE37E" w14:textId="4530E0BA"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w:t>
      </w:r>
      <w:r w:rsidR="00283326">
        <w:rPr>
          <w:rFonts w:ascii="Calibri" w:eastAsia="Times New Roman" w:hAnsi="Calibri" w:cs="Calibri"/>
        </w:rPr>
        <w:t xml:space="preserve"> the</w:t>
      </w:r>
      <w:r>
        <w:rPr>
          <w:rFonts w:ascii="Calibri" w:eastAsia="Times New Roman" w:hAnsi="Calibri" w:cs="Calibri"/>
        </w:rPr>
        <w:t xml:space="preserve"> </w:t>
      </w:r>
      <w:r w:rsidR="0004290A">
        <w:rPr>
          <w:rFonts w:ascii="Calibri" w:eastAsia="Times New Roman" w:hAnsi="Calibri" w:cs="Calibri"/>
        </w:rPr>
        <w:t xml:space="preserve">collections, export and payment of the </w:t>
      </w:r>
      <w:proofErr w:type="spellStart"/>
      <w:r w:rsidR="0004290A">
        <w:rPr>
          <w:rFonts w:ascii="Calibri" w:eastAsia="Times New Roman" w:hAnsi="Calibri" w:cs="Calibri"/>
        </w:rPr>
        <w:t>Kaoki-Maange</w:t>
      </w:r>
      <w:proofErr w:type="spellEnd"/>
      <w:r w:rsidR="0004290A">
        <w:rPr>
          <w:rFonts w:ascii="Calibri" w:eastAsia="Times New Roman" w:hAnsi="Calibri" w:cs="Calibri"/>
        </w:rPr>
        <w:t xml:space="preserve"> claim </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lastRenderedPageBreak/>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DD8AB" w14:textId="77777777" w:rsidR="004741B5" w:rsidRDefault="004741B5">
      <w:r>
        <w:separator/>
      </w:r>
    </w:p>
  </w:endnote>
  <w:endnote w:type="continuationSeparator" w:id="0">
    <w:p w14:paraId="14337B36" w14:textId="77777777" w:rsidR="004741B5" w:rsidRDefault="004741B5">
      <w:r>
        <w:continuationSeparator/>
      </w:r>
    </w:p>
  </w:endnote>
  <w:endnote w:type="continuationNotice" w:id="1">
    <w:p w14:paraId="2A45A48A" w14:textId="77777777" w:rsidR="004741B5" w:rsidRDefault="00474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1281F6F3" w:rsidR="00133D55" w:rsidRDefault="00133D55" w:rsidP="004878F3">
    <w:pPr>
      <w:pStyle w:val="Footer"/>
    </w:pPr>
    <w:r>
      <w:fldChar w:fldCharType="begin"/>
    </w:r>
    <w:r>
      <w:instrText xml:space="preserve"> DATE \@ "yyyy-MM-dd" </w:instrText>
    </w:r>
    <w:r>
      <w:fldChar w:fldCharType="separate"/>
    </w:r>
    <w:ins w:id="54" w:author="Iuta Eita" w:date="2022-03-16T09:50:00Z">
      <w:r w:rsidR="00400E01">
        <w:rPr>
          <w:noProof/>
        </w:rPr>
        <w:t>2022-03-16</w:t>
      </w:r>
    </w:ins>
    <w:del w:id="55" w:author="Iuta Eita" w:date="2022-03-16T09:50:00Z">
      <w:r w:rsidR="00B3221F" w:rsidDel="00400E01">
        <w:rPr>
          <w:noProof/>
        </w:rPr>
        <w:delText>2022-03-14</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693FE" w14:textId="77777777" w:rsidR="004741B5" w:rsidRDefault="004741B5">
      <w:r>
        <w:separator/>
      </w:r>
    </w:p>
  </w:footnote>
  <w:footnote w:type="continuationSeparator" w:id="0">
    <w:p w14:paraId="0A25282B" w14:textId="77777777" w:rsidR="004741B5" w:rsidRDefault="004741B5">
      <w:r>
        <w:continuationSeparator/>
      </w:r>
    </w:p>
  </w:footnote>
  <w:footnote w:type="continuationNotice" w:id="1">
    <w:p w14:paraId="0790713B" w14:textId="77777777" w:rsidR="004741B5" w:rsidRDefault="004741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F2C0CFA"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133D55">
      <w:rPr>
        <w:rFonts w:asciiTheme="minorHAnsi" w:hAnsiTheme="minorHAnsi" w:cs="Calibri"/>
        <w:sz w:val="20"/>
      </w:rPr>
      <w:fldChar w:fldCharType="end"/>
    </w:r>
    <w:r w:rsidR="00CC2F63">
      <w:rPr>
        <w:rFonts w:ascii="Arial" w:hAnsi="Arial" w:cs="Arial"/>
        <w:color w:val="000000"/>
        <w:shd w:val="clear" w:color="auto" w:fill="FFFFFF"/>
      </w:rPr>
      <w:t>16-ss001-22</w:t>
    </w:r>
    <w:r w:rsidR="00CC2F63" w:rsidRPr="00141577">
      <w:rPr>
        <w:rFonts w:asciiTheme="minorHAnsi" w:hAnsiTheme="minorHAnsi" w:cs="Calibri"/>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uta Eita">
    <w15:presenceInfo w15:providerId="AD" w15:userId="S::i.eita@melad.gov.ki::bad51fa6-ba87-4a29-9ad4-7c1d256cb4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290A"/>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67F05"/>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332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62E"/>
    <w:rsid w:val="0035782F"/>
    <w:rsid w:val="003609F0"/>
    <w:rsid w:val="0036348D"/>
    <w:rsid w:val="0036480C"/>
    <w:rsid w:val="00365432"/>
    <w:rsid w:val="00366238"/>
    <w:rsid w:val="00366603"/>
    <w:rsid w:val="00366A95"/>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0E0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1B5"/>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259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5FE5"/>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55BC"/>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A7FC3"/>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B9"/>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8E8"/>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221F"/>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2F26"/>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3"/>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CF7E14"/>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4C8"/>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3680"/>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CB7C3"/>
  <w15:docId w15:val="{870F8BB3-4D95-44DE-ABFC-31E5E8E3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paragraph" w:styleId="Revision">
    <w:name w:val="Revision"/>
    <w:hidden/>
    <w:uiPriority w:val="99"/>
    <w:semiHidden/>
    <w:rsid w:val="00B3221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C6307-C2BA-42B8-98DD-8FC7A91C2C45}">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78</TotalTime>
  <Pages>7</Pages>
  <Words>1755</Words>
  <Characters>10004</Characters>
  <Application>Microsoft Office Word</Application>
  <DocSecurity>0</DocSecurity>
  <Lines>83</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11736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cp:keywords/>
  <dc:description/>
  <cp:lastModifiedBy>Iuta Eita</cp:lastModifiedBy>
  <cp:revision>1</cp:revision>
  <cp:lastPrinted>2019-05-23T01:49:00Z</cp:lastPrinted>
  <dcterms:created xsi:type="dcterms:W3CDTF">2022-03-08T22:46:00Z</dcterms:created>
  <dcterms:modified xsi:type="dcterms:W3CDTF">2022-03-15T23:57:00Z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